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646186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D6D11" w:rsidRDefault="003D6D1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3D6D11" w:rsidRDefault="003D6D1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3D6D11" w:rsidRDefault="003D6D11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3D6D11" w:rsidRPr="008B6DC3" w:rsidRDefault="00B72F28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WSB 8</w:t>
                            </w:r>
                          </w:p>
                          <w:p w:rsidR="003D6D11" w:rsidRDefault="009D01E2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9-10 October</w:t>
                            </w:r>
                            <w:r w:rsidR="003D6D11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2013</w:t>
                            </w:r>
                            <w:r w:rsidR="003D6D11" w:rsidRPr="008B6DC3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3D6D11" w:rsidRPr="002160AA" w:rsidRDefault="009D01E2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Groningen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3D6D11" w:rsidRDefault="003D6D1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3D6D11" w:rsidRDefault="003D6D1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3D6D11" w:rsidRDefault="003D6D11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3D6D11" w:rsidRPr="008B6DC3" w:rsidRDefault="00B72F28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WSB 8</w:t>
                      </w:r>
                    </w:p>
                    <w:p w:rsidR="003D6D11" w:rsidRDefault="009D01E2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9-10 October</w:t>
                      </w:r>
                      <w:r w:rsidR="003D6D11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2013</w:t>
                      </w:r>
                      <w:r w:rsidR="003D6D11" w:rsidRPr="008B6DC3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3D6D11" w:rsidRPr="002160AA" w:rsidRDefault="009D01E2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Groningen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1148080" cy="1052830"/>
            <wp:effectExtent l="0" t="0" r="0" b="0"/>
            <wp:wrapSquare wrapText="bothSides"/>
            <wp:docPr id="3" name="Bild 3" descr="Logo-cwss120x110p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ogo-cwss120x110pix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10528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646186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46186">
        <w:rPr>
          <w:rFonts w:ascii="Arial" w:hAnsi="Arial" w:cs="Arial"/>
          <w:sz w:val="20"/>
          <w:szCs w:val="20"/>
          <w:lang w:val="en-GB"/>
        </w:rPr>
        <w:t>7</w:t>
      </w:r>
      <w:r w:rsidR="00646186" w:rsidRPr="00646186">
        <w:rPr>
          <w:rFonts w:ascii="Arial" w:hAnsi="Arial" w:cs="Arial"/>
          <w:sz w:val="20"/>
          <w:szCs w:val="20"/>
          <w:lang w:val="en-GB"/>
        </w:rPr>
        <w:t>.3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646186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46186" w:rsidRPr="00646186">
        <w:rPr>
          <w:rFonts w:ascii="Arial" w:hAnsi="Arial" w:cs="Arial"/>
          <w:sz w:val="20"/>
          <w:szCs w:val="20"/>
          <w:lang w:val="en-GB"/>
        </w:rPr>
        <w:t>Policy Assessment Report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2D7C58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Document No.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9D01E2">
        <w:rPr>
          <w:rFonts w:ascii="Arial" w:hAnsi="Arial" w:cs="Arial"/>
          <w:sz w:val="20"/>
          <w:szCs w:val="20"/>
          <w:lang w:val="en-GB"/>
        </w:rPr>
        <w:t>WSB 9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646186">
        <w:rPr>
          <w:rFonts w:ascii="Arial" w:hAnsi="Arial" w:cs="Arial"/>
          <w:sz w:val="20"/>
          <w:szCs w:val="20"/>
          <w:lang w:val="en-GB"/>
        </w:rPr>
        <w:t>7.3</w:t>
      </w:r>
      <w:r>
        <w:rPr>
          <w:rFonts w:ascii="Arial" w:hAnsi="Arial" w:cs="Arial"/>
          <w:sz w:val="20"/>
          <w:szCs w:val="20"/>
          <w:lang w:val="en-GB"/>
        </w:rPr>
        <w:t>/</w:t>
      </w:r>
      <w:r w:rsidR="00646186">
        <w:rPr>
          <w:rFonts w:ascii="Arial" w:hAnsi="Arial" w:cs="Arial"/>
          <w:sz w:val="20"/>
          <w:szCs w:val="20"/>
          <w:lang w:val="en-GB"/>
        </w:rPr>
        <w:t>1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46186">
        <w:rPr>
          <w:rFonts w:ascii="Arial" w:hAnsi="Arial" w:cs="Arial"/>
          <w:sz w:val="20"/>
          <w:szCs w:val="20"/>
          <w:lang w:val="en-GB"/>
        </w:rPr>
        <w:t>25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9D01E2">
        <w:rPr>
          <w:rFonts w:ascii="Arial" w:hAnsi="Arial" w:cs="Arial"/>
          <w:sz w:val="20"/>
          <w:szCs w:val="20"/>
          <w:lang w:val="en-GB"/>
        </w:rPr>
        <w:t>September</w:t>
      </w:r>
      <w:r w:rsidR="00E904DF">
        <w:rPr>
          <w:rFonts w:ascii="Arial" w:hAnsi="Arial" w:cs="Arial"/>
          <w:sz w:val="20"/>
          <w:szCs w:val="20"/>
          <w:lang w:val="en-GB"/>
        </w:rPr>
        <w:t xml:space="preserve"> </w:t>
      </w:r>
      <w:r w:rsidR="00075502" w:rsidRPr="00075502">
        <w:rPr>
          <w:rFonts w:ascii="Arial" w:hAnsi="Arial" w:cs="Arial"/>
          <w:sz w:val="20"/>
          <w:szCs w:val="20"/>
          <w:lang w:val="en-GB"/>
        </w:rPr>
        <w:t>2013</w:t>
      </w:r>
      <w:r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Submitted by: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646186" w:rsidRPr="00646186">
        <w:rPr>
          <w:rFonts w:ascii="Arial" w:hAnsi="Arial" w:cs="Arial"/>
          <w:sz w:val="20"/>
          <w:szCs w:val="20"/>
          <w:lang w:val="en-GB"/>
        </w:rPr>
        <w:t>CWSS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Default="00646186" w:rsidP="00646186">
      <w:pPr>
        <w:pStyle w:val="Kopfzeile"/>
        <w:tabs>
          <w:tab w:val="clear" w:pos="4703"/>
          <w:tab w:val="clear" w:pos="9406"/>
        </w:tabs>
        <w:spacing w:line="276" w:lineRule="auto"/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>At the WSB-8 meeting it was decided that comments to the draft policy asses</w:t>
      </w:r>
      <w:r w:rsidR="00937F17">
        <w:rPr>
          <w:rFonts w:ascii="Arial" w:hAnsi="Arial" w:cs="Arial"/>
          <w:sz w:val="20"/>
          <w:lang w:val="en-GB" w:eastAsia="de-DE"/>
        </w:rPr>
        <w:t>s</w:t>
      </w:r>
      <w:r>
        <w:rPr>
          <w:rFonts w:ascii="Arial" w:hAnsi="Arial" w:cs="Arial"/>
          <w:sz w:val="20"/>
          <w:lang w:val="en-GB" w:eastAsia="de-DE"/>
        </w:rPr>
        <w:t>ment report (PAR) would be collected in the framework of the consultation of the draft MCD.</w:t>
      </w:r>
    </w:p>
    <w:p w:rsidR="00646186" w:rsidRDefault="00646186" w:rsidP="00646186">
      <w:pPr>
        <w:pStyle w:val="Kopfzeile"/>
        <w:tabs>
          <w:tab w:val="clear" w:pos="4703"/>
          <w:tab w:val="clear" w:pos="9406"/>
        </w:tabs>
        <w:spacing w:line="276" w:lineRule="auto"/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 xml:space="preserve">So far </w:t>
      </w:r>
      <w:r w:rsidR="005B264A">
        <w:rPr>
          <w:rFonts w:ascii="Arial" w:hAnsi="Arial" w:cs="Arial"/>
          <w:sz w:val="20"/>
          <w:lang w:val="en-GB" w:eastAsia="de-DE"/>
        </w:rPr>
        <w:t xml:space="preserve">extensive </w:t>
      </w:r>
      <w:r>
        <w:rPr>
          <w:rFonts w:ascii="Arial" w:hAnsi="Arial" w:cs="Arial"/>
          <w:sz w:val="20"/>
          <w:lang w:val="en-GB" w:eastAsia="de-DE"/>
        </w:rPr>
        <w:t xml:space="preserve">comments by Germany and </w:t>
      </w:r>
      <w:r w:rsidR="005B264A">
        <w:rPr>
          <w:rFonts w:ascii="Arial" w:hAnsi="Arial" w:cs="Arial"/>
          <w:sz w:val="20"/>
          <w:lang w:val="en-GB" w:eastAsia="de-DE"/>
        </w:rPr>
        <w:t xml:space="preserve">one specific comment by </w:t>
      </w:r>
      <w:bookmarkStart w:id="0" w:name="_GoBack"/>
      <w:bookmarkEnd w:id="0"/>
      <w:r>
        <w:rPr>
          <w:rFonts w:ascii="Arial" w:hAnsi="Arial" w:cs="Arial"/>
          <w:sz w:val="20"/>
          <w:lang w:val="en-GB" w:eastAsia="de-DE"/>
        </w:rPr>
        <w:t>the Netherlands have been received.</w:t>
      </w:r>
    </w:p>
    <w:p w:rsidR="00646186" w:rsidRDefault="00646186" w:rsidP="00646186">
      <w:pPr>
        <w:pStyle w:val="Kopfzeile"/>
        <w:tabs>
          <w:tab w:val="clear" w:pos="4703"/>
          <w:tab w:val="clear" w:pos="9406"/>
        </w:tabs>
        <w:spacing w:line="276" w:lineRule="auto"/>
        <w:rPr>
          <w:rFonts w:ascii="Arial" w:hAnsi="Arial" w:cs="Arial"/>
          <w:sz w:val="20"/>
          <w:lang w:val="en-GB" w:eastAsia="de-DE"/>
        </w:rPr>
      </w:pPr>
    </w:p>
    <w:p w:rsidR="00646186" w:rsidRDefault="00646186" w:rsidP="00646186">
      <w:pPr>
        <w:pStyle w:val="Kopfzeile"/>
        <w:tabs>
          <w:tab w:val="clear" w:pos="4703"/>
          <w:tab w:val="clear" w:pos="9406"/>
        </w:tabs>
        <w:spacing w:line="276" w:lineRule="auto"/>
        <w:rPr>
          <w:rFonts w:ascii="Arial" w:hAnsi="Arial" w:cs="Arial"/>
          <w:sz w:val="20"/>
          <w:lang w:val="en-GB" w:eastAsia="de-DE"/>
        </w:rPr>
      </w:pPr>
      <w:r>
        <w:rPr>
          <w:rFonts w:ascii="Arial" w:hAnsi="Arial" w:cs="Arial"/>
          <w:sz w:val="20"/>
          <w:lang w:val="en-GB" w:eastAsia="de-DE"/>
        </w:rPr>
        <w:t xml:space="preserve">It is </w:t>
      </w:r>
      <w:r w:rsidRPr="00C90C77">
        <w:rPr>
          <w:rFonts w:ascii="Arial" w:hAnsi="Arial" w:cs="Arial"/>
          <w:b/>
          <w:sz w:val="20"/>
          <w:lang w:val="en-GB" w:eastAsia="de-DE"/>
        </w:rPr>
        <w:t>proposed</w:t>
      </w:r>
      <w:r>
        <w:rPr>
          <w:rFonts w:ascii="Arial" w:hAnsi="Arial" w:cs="Arial"/>
          <w:sz w:val="20"/>
          <w:lang w:val="en-GB" w:eastAsia="de-DE"/>
        </w:rPr>
        <w:t xml:space="preserve"> to await further comments and to instruct the ad-hoc drafting group to prepare a consolidated draft PAR for submission to the WSB-10 meeting.</w:t>
      </w: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F872A7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</w:p>
    <w:p w:rsidR="003D6D11" w:rsidRPr="00F872A7" w:rsidRDefault="003D6D11" w:rsidP="003D6D11">
      <w:pPr>
        <w:rPr>
          <w:rFonts w:ascii="Arial" w:hAnsi="Arial"/>
          <w:sz w:val="20"/>
          <w:szCs w:val="20"/>
          <w:lang w:val="en-GB"/>
        </w:rPr>
      </w:pPr>
    </w:p>
    <w:p w:rsidR="003D6D11" w:rsidRPr="00E26776" w:rsidRDefault="007976A5" w:rsidP="003D6D11">
      <w:pPr>
        <w:rPr>
          <w:rFonts w:ascii="Arial" w:hAnsi="Arial"/>
          <w:b/>
          <w:sz w:val="20"/>
          <w:szCs w:val="20"/>
          <w:lang w:val="en-GB"/>
        </w:rPr>
      </w:pPr>
      <w:r w:rsidRPr="00E26776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646186" w:rsidRPr="00E26776">
        <w:rPr>
          <w:rFonts w:ascii="Arial" w:hAnsi="Arial"/>
          <w:b/>
          <w:sz w:val="20"/>
          <w:szCs w:val="20"/>
          <w:lang w:val="en-GB"/>
        </w:rPr>
        <w:t>invited to agree to the above proposal</w:t>
      </w:r>
      <w:r w:rsidR="00E26776" w:rsidRPr="00E26776">
        <w:rPr>
          <w:rFonts w:ascii="Arial" w:hAnsi="Arial"/>
          <w:b/>
          <w:sz w:val="20"/>
          <w:szCs w:val="20"/>
          <w:lang w:val="en-GB"/>
        </w:rPr>
        <w:t>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Pr="00C94373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C94373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C917B4" w:rsidRDefault="003D6D11" w:rsidP="00836B61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0"/>
          <w:szCs w:val="20"/>
          <w:lang w:val="en-GB"/>
        </w:rPr>
        <w:br w:type="page"/>
      </w:r>
      <w:r w:rsidR="00836B61">
        <w:rPr>
          <w:rFonts w:ascii="Arial" w:hAnsi="Arial" w:cs="Arial"/>
          <w:sz w:val="22"/>
          <w:szCs w:val="22"/>
        </w:rPr>
        <w:lastRenderedPageBreak/>
        <w:t xml:space="preserve"> </w:t>
      </w:r>
    </w:p>
    <w:p w:rsidR="00C917B4" w:rsidRDefault="00C917B4">
      <w:pPr>
        <w:ind w:left="360" w:hanging="360"/>
        <w:rPr>
          <w:rFonts w:ascii="Arial" w:hAnsi="Arial" w:cs="Arial"/>
          <w:sz w:val="22"/>
          <w:szCs w:val="22"/>
        </w:rPr>
      </w:pPr>
    </w:p>
    <w:sectPr w:rsidR="00C917B4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454" w:rsidRDefault="00B77454">
      <w:r>
        <w:separator/>
      </w:r>
    </w:p>
  </w:endnote>
  <w:endnote w:type="continuationSeparator" w:id="0">
    <w:p w:rsidR="00B77454" w:rsidRDefault="00B7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454" w:rsidRDefault="00B77454">
      <w:r>
        <w:separator/>
      </w:r>
    </w:p>
  </w:footnote>
  <w:footnote w:type="continuationSeparator" w:id="0">
    <w:p w:rsidR="00B77454" w:rsidRDefault="00B7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8D8" w:rsidRPr="00241433" w:rsidRDefault="002108D8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 w:rsidR="003B2160">
      <w:rPr>
        <w:rFonts w:ascii="Arial" w:hAnsi="Arial" w:cs="Arial"/>
        <w:sz w:val="18"/>
        <w:szCs w:val="18"/>
        <w:lang w:val="en-GB"/>
      </w:rPr>
      <w:t>SB 9</w:t>
    </w:r>
    <w:r w:rsidR="00836B61">
      <w:rPr>
        <w:rFonts w:ascii="Arial" w:hAnsi="Arial" w:cs="Arial"/>
        <w:sz w:val="18"/>
        <w:szCs w:val="18"/>
        <w:lang w:val="en-GB"/>
      </w:rPr>
      <w:t>/</w:t>
    </w:r>
    <w:r w:rsidR="00375097">
      <w:rPr>
        <w:rFonts w:ascii="Arial" w:hAnsi="Arial" w:cs="Arial"/>
        <w:sz w:val="18"/>
        <w:szCs w:val="18"/>
        <w:lang w:val="en-GB"/>
      </w:rPr>
      <w:t>/</w:t>
    </w:r>
    <w:r>
      <w:rPr>
        <w:rFonts w:ascii="Arial" w:hAnsi="Arial" w:cs="Arial"/>
        <w:sz w:val="18"/>
        <w:szCs w:val="18"/>
        <w:lang w:val="en-GB"/>
      </w:rPr>
      <w:t xml:space="preserve"> </w:t>
    </w:r>
    <w:r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 w:rsidR="00982C8B">
      <w:rPr>
        <w:rFonts w:ascii="Arial" w:hAnsi="Arial" w:cs="Arial"/>
        <w:sz w:val="18"/>
        <w:szCs w:val="18"/>
        <w:lang w:val="en-GB"/>
      </w:rPr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5B264A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1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3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</w:docVars>
  <w:rsids>
    <w:rsidRoot w:val="00E65956"/>
    <w:rsid w:val="000135D9"/>
    <w:rsid w:val="00014ADE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D1CD5"/>
    <w:rsid w:val="000D4AA1"/>
    <w:rsid w:val="000E250B"/>
    <w:rsid w:val="000E7117"/>
    <w:rsid w:val="000F0E64"/>
    <w:rsid w:val="000F37B1"/>
    <w:rsid w:val="0017526A"/>
    <w:rsid w:val="001760DD"/>
    <w:rsid w:val="00193121"/>
    <w:rsid w:val="001B785E"/>
    <w:rsid w:val="002108D8"/>
    <w:rsid w:val="00212819"/>
    <w:rsid w:val="002160AA"/>
    <w:rsid w:val="00241433"/>
    <w:rsid w:val="00252FED"/>
    <w:rsid w:val="00254860"/>
    <w:rsid w:val="002A6524"/>
    <w:rsid w:val="002C3B3E"/>
    <w:rsid w:val="002D7C58"/>
    <w:rsid w:val="003148C6"/>
    <w:rsid w:val="00333535"/>
    <w:rsid w:val="00340678"/>
    <w:rsid w:val="00342BBA"/>
    <w:rsid w:val="00367F1A"/>
    <w:rsid w:val="00375097"/>
    <w:rsid w:val="003A4E03"/>
    <w:rsid w:val="003A6B2B"/>
    <w:rsid w:val="003B2160"/>
    <w:rsid w:val="003B2804"/>
    <w:rsid w:val="003D5EE2"/>
    <w:rsid w:val="003D6D11"/>
    <w:rsid w:val="003E6517"/>
    <w:rsid w:val="003E673D"/>
    <w:rsid w:val="0041392A"/>
    <w:rsid w:val="0041642B"/>
    <w:rsid w:val="004634D9"/>
    <w:rsid w:val="0047073F"/>
    <w:rsid w:val="00473646"/>
    <w:rsid w:val="0048039B"/>
    <w:rsid w:val="004811CF"/>
    <w:rsid w:val="0049559C"/>
    <w:rsid w:val="004B18F8"/>
    <w:rsid w:val="004F7255"/>
    <w:rsid w:val="004F758F"/>
    <w:rsid w:val="0052327A"/>
    <w:rsid w:val="005507A2"/>
    <w:rsid w:val="0055335E"/>
    <w:rsid w:val="00566883"/>
    <w:rsid w:val="005915E0"/>
    <w:rsid w:val="0059757A"/>
    <w:rsid w:val="005B1554"/>
    <w:rsid w:val="005B264A"/>
    <w:rsid w:val="005F2743"/>
    <w:rsid w:val="005F586A"/>
    <w:rsid w:val="006264FF"/>
    <w:rsid w:val="006363AB"/>
    <w:rsid w:val="00646186"/>
    <w:rsid w:val="00646DAB"/>
    <w:rsid w:val="00697EC8"/>
    <w:rsid w:val="006A0819"/>
    <w:rsid w:val="006B1F5B"/>
    <w:rsid w:val="006C6D65"/>
    <w:rsid w:val="006D0998"/>
    <w:rsid w:val="006D1CAE"/>
    <w:rsid w:val="006D4D17"/>
    <w:rsid w:val="006F57CB"/>
    <w:rsid w:val="007019FC"/>
    <w:rsid w:val="00704B5F"/>
    <w:rsid w:val="00705336"/>
    <w:rsid w:val="007240E0"/>
    <w:rsid w:val="00724801"/>
    <w:rsid w:val="0072516E"/>
    <w:rsid w:val="007563CD"/>
    <w:rsid w:val="00761403"/>
    <w:rsid w:val="007976A5"/>
    <w:rsid w:val="007B729F"/>
    <w:rsid w:val="007B73FA"/>
    <w:rsid w:val="007E2E72"/>
    <w:rsid w:val="008220BC"/>
    <w:rsid w:val="008236A8"/>
    <w:rsid w:val="00836B61"/>
    <w:rsid w:val="008965D1"/>
    <w:rsid w:val="008B6DC3"/>
    <w:rsid w:val="008C1C3A"/>
    <w:rsid w:val="008C5C75"/>
    <w:rsid w:val="008F135B"/>
    <w:rsid w:val="008F7716"/>
    <w:rsid w:val="00911BD5"/>
    <w:rsid w:val="009128C7"/>
    <w:rsid w:val="00937F17"/>
    <w:rsid w:val="0094113A"/>
    <w:rsid w:val="00950873"/>
    <w:rsid w:val="009517FA"/>
    <w:rsid w:val="00975C6B"/>
    <w:rsid w:val="00982C8B"/>
    <w:rsid w:val="009A2079"/>
    <w:rsid w:val="009B54B3"/>
    <w:rsid w:val="009D01E2"/>
    <w:rsid w:val="009E6684"/>
    <w:rsid w:val="009E7C2C"/>
    <w:rsid w:val="009F331C"/>
    <w:rsid w:val="00A1036A"/>
    <w:rsid w:val="00A12765"/>
    <w:rsid w:val="00A13D27"/>
    <w:rsid w:val="00A20BC6"/>
    <w:rsid w:val="00A47D81"/>
    <w:rsid w:val="00A86C28"/>
    <w:rsid w:val="00A915FB"/>
    <w:rsid w:val="00AC2926"/>
    <w:rsid w:val="00AE651C"/>
    <w:rsid w:val="00AF263A"/>
    <w:rsid w:val="00B15106"/>
    <w:rsid w:val="00B45E4C"/>
    <w:rsid w:val="00B708A6"/>
    <w:rsid w:val="00B72F28"/>
    <w:rsid w:val="00B74A40"/>
    <w:rsid w:val="00B77454"/>
    <w:rsid w:val="00BA0DF4"/>
    <w:rsid w:val="00BA3925"/>
    <w:rsid w:val="00BB539C"/>
    <w:rsid w:val="00BB654B"/>
    <w:rsid w:val="00BB72BE"/>
    <w:rsid w:val="00BC4357"/>
    <w:rsid w:val="00BD4531"/>
    <w:rsid w:val="00BE4BF3"/>
    <w:rsid w:val="00C23468"/>
    <w:rsid w:val="00C25297"/>
    <w:rsid w:val="00C6067C"/>
    <w:rsid w:val="00C81A36"/>
    <w:rsid w:val="00C90C77"/>
    <w:rsid w:val="00C917B4"/>
    <w:rsid w:val="00C92F48"/>
    <w:rsid w:val="00C94373"/>
    <w:rsid w:val="00C9446B"/>
    <w:rsid w:val="00C94E92"/>
    <w:rsid w:val="00C96C7B"/>
    <w:rsid w:val="00CA3FEC"/>
    <w:rsid w:val="00CA4F12"/>
    <w:rsid w:val="00CD0E99"/>
    <w:rsid w:val="00CE4943"/>
    <w:rsid w:val="00D02CC2"/>
    <w:rsid w:val="00D045F6"/>
    <w:rsid w:val="00D04A2E"/>
    <w:rsid w:val="00D10487"/>
    <w:rsid w:val="00D541BC"/>
    <w:rsid w:val="00D714D5"/>
    <w:rsid w:val="00D71C4A"/>
    <w:rsid w:val="00D77486"/>
    <w:rsid w:val="00D82250"/>
    <w:rsid w:val="00DA566F"/>
    <w:rsid w:val="00DC549B"/>
    <w:rsid w:val="00DE4522"/>
    <w:rsid w:val="00DF2A2C"/>
    <w:rsid w:val="00E01D3F"/>
    <w:rsid w:val="00E26776"/>
    <w:rsid w:val="00E30523"/>
    <w:rsid w:val="00E41AA1"/>
    <w:rsid w:val="00E51DED"/>
    <w:rsid w:val="00E55CC2"/>
    <w:rsid w:val="00E60B90"/>
    <w:rsid w:val="00E65956"/>
    <w:rsid w:val="00E84286"/>
    <w:rsid w:val="00E85374"/>
    <w:rsid w:val="00E904DF"/>
    <w:rsid w:val="00E92147"/>
    <w:rsid w:val="00E95582"/>
    <w:rsid w:val="00EC0CDB"/>
    <w:rsid w:val="00EC431E"/>
    <w:rsid w:val="00EE23C0"/>
    <w:rsid w:val="00EE25B5"/>
    <w:rsid w:val="00F05116"/>
    <w:rsid w:val="00F52682"/>
    <w:rsid w:val="00F62E2B"/>
    <w:rsid w:val="00F872A7"/>
    <w:rsid w:val="00F912C1"/>
    <w:rsid w:val="00F91478"/>
    <w:rsid w:val="00F97082"/>
    <w:rsid w:val="00FA27B3"/>
    <w:rsid w:val="00FB5CE8"/>
    <w:rsid w:val="00FC4DEB"/>
    <w:rsid w:val="00FC6BEB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102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 </vt:lpstr>
    </vt:vector>
  </TitlesOfParts>
  <Company>CWSS</Company>
  <LinksUpToDate>false</LinksUpToDate>
  <CharactersWithSpaces>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Folkert deJong</cp:lastModifiedBy>
  <cp:revision>6</cp:revision>
  <cp:lastPrinted>2010-08-23T09:12:00Z</cp:lastPrinted>
  <dcterms:created xsi:type="dcterms:W3CDTF">2013-09-25T08:49:00Z</dcterms:created>
  <dcterms:modified xsi:type="dcterms:W3CDTF">2013-09-25T11:15:00Z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